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del w:id="0" w:author="范国良" w:date="2018-03-20T16:25:58Z">
        <w:r>
          <w:rPr>
            <w:rFonts w:hint="eastAsia" w:ascii="黑体" w:hAnsi="黑体" w:eastAsia="黑体" w:cs="黑体"/>
            <w:sz w:val="32"/>
            <w:szCs w:val="32"/>
            <w:lang w:val="en-US" w:eastAsia="zh-CN"/>
          </w:rPr>
          <w:delText>1</w:delText>
        </w:r>
      </w:del>
      <w:ins w:id="1" w:author="范国良" w:date="2018-03-20T16:25:58Z">
        <w:r>
          <w:rPr>
            <w:rFonts w:hint="eastAsia" w:ascii="黑体" w:hAnsi="黑体" w:eastAsia="黑体" w:cs="黑体"/>
            <w:sz w:val="32"/>
            <w:szCs w:val="32"/>
            <w:lang w:val="en-US" w:eastAsia="zh-CN"/>
          </w:rPr>
          <w:t>6</w:t>
        </w:r>
      </w:ins>
      <w:bookmarkStart w:id="0" w:name="_GoBack"/>
      <w:bookmarkEnd w:id="0"/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承诺书</w:t>
      </w:r>
    </w:p>
    <w:p/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 xml:space="preserve"> 我</w:t>
      </w:r>
      <w:r>
        <w:rPr>
          <w:rFonts w:hint="eastAsia" w:ascii="仿宋" w:hAnsi="仿宋" w:eastAsia="仿宋"/>
          <w:sz w:val="32"/>
          <w:szCs w:val="32"/>
          <w:lang w:eastAsia="zh-CN"/>
        </w:rPr>
        <w:t>公司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/>
          <w:sz w:val="32"/>
          <w:szCs w:val="32"/>
        </w:rPr>
        <w:t>单位郑重承诺：我单位所提交的</w:t>
      </w:r>
      <w:r>
        <w:rPr>
          <w:rFonts w:hint="eastAsia" w:ascii="仿宋" w:hAnsi="仿宋" w:eastAsia="仿宋"/>
          <w:sz w:val="32"/>
          <w:szCs w:val="32"/>
          <w:lang w:eastAsia="zh-CN"/>
        </w:rPr>
        <w:t>第三批制造业单项冠军（培育）企业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/单项冠军产品</w:t>
      </w:r>
      <w:r>
        <w:rPr>
          <w:rFonts w:hint="eastAsia" w:ascii="仿宋" w:hAnsi="仿宋" w:eastAsia="仿宋"/>
          <w:sz w:val="32"/>
          <w:szCs w:val="32"/>
          <w:lang w:eastAsia="zh-CN"/>
        </w:rPr>
        <w:t>申报</w:t>
      </w:r>
      <w:r>
        <w:rPr>
          <w:rFonts w:hint="eastAsia" w:ascii="仿宋" w:hAnsi="仿宋" w:eastAsia="仿宋"/>
          <w:sz w:val="32"/>
          <w:szCs w:val="32"/>
        </w:rPr>
        <w:t>材料完整准确，真实有效。如有材料不实或虚报、瞒报行为，我公司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/单位</w:t>
      </w:r>
      <w:r>
        <w:rPr>
          <w:rFonts w:hint="eastAsia" w:ascii="仿宋" w:hAnsi="仿宋" w:eastAsia="仿宋"/>
          <w:sz w:val="32"/>
          <w:szCs w:val="32"/>
        </w:rPr>
        <w:t>愿意承担由此带来的一切法律责任。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申报单位(加盖公章)： 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申报单位法定代表人或委托代理人(签字): </w:t>
      </w:r>
    </w:p>
    <w:p>
      <w:pPr>
        <w:rPr>
          <w:rFonts w:ascii="仿宋" w:hAnsi="仿宋" w:eastAsia="仿宋"/>
          <w:sz w:val="32"/>
          <w:szCs w:val="32"/>
        </w:rPr>
      </w:pPr>
    </w:p>
    <w:p/>
    <w:p/>
    <w:p/>
    <w:p>
      <w:pPr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年   月   日</w:t>
      </w:r>
    </w:p>
    <w:p>
      <w:r>
        <w:t xml:space="preserve">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57190B85"/>
    <w:rsid w:val="26563548"/>
    <w:rsid w:val="5052354B"/>
    <w:rsid w:val="57190B85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2018-03-20T03:27:00Z</dcterms:created>
  <dc:creator>黄海丹</dc:creator>
  <cp:lastModifiedBy>范国良</cp:lastModifiedBy>
  <dcterms:modified xsi:type="dcterms:W3CDTF">2018-03-20T08:26:00Z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